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72164D">
        <w:t>23  ноября</w:t>
      </w:r>
      <w:r w:rsidR="00291F1A">
        <w:t xml:space="preserve"> 202</w:t>
      </w:r>
      <w:r w:rsidR="00086784">
        <w:t>3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72164D">
        <w:t>4145</w:t>
      </w:r>
      <w:bookmarkStart w:id="0" w:name="_GoBack"/>
      <w:bookmarkEnd w:id="0"/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п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 xml:space="preserve">Финансовому управлению администрации муниципального образования Крымский район (Макарян)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r>
        <w:rPr>
          <w:rFonts w:ascii="Times New Roman" w:hAnsi="Times New Roman"/>
          <w:sz w:val="28"/>
          <w:szCs w:val="28"/>
        </w:rPr>
        <w:t>Безовчук</w:t>
      </w:r>
      <w:r w:rsidRPr="002B670E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муниципального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                                                                  В.Н.Черник</w:t>
      </w:r>
    </w:p>
    <w:p w:rsidR="006242D4" w:rsidRDefault="006242D4" w:rsidP="008848E5">
      <w:pPr>
        <w:jc w:val="center"/>
      </w:pPr>
    </w:p>
    <w:sectPr w:rsidR="006242D4" w:rsidSect="004A6F0D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65" w:rsidRDefault="00AB7465" w:rsidP="004A6F0D">
      <w:r>
        <w:separator/>
      </w:r>
    </w:p>
  </w:endnote>
  <w:endnote w:type="continuationSeparator" w:id="0">
    <w:p w:rsidR="00AB7465" w:rsidRDefault="00AB7465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65" w:rsidRDefault="00AB7465" w:rsidP="004A6F0D">
      <w:r>
        <w:separator/>
      </w:r>
    </w:p>
  </w:footnote>
  <w:footnote w:type="continuationSeparator" w:id="0">
    <w:p w:rsidR="00AB7465" w:rsidRDefault="00AB7465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34"/>
    <w:rsid w:val="00086784"/>
    <w:rsid w:val="00180EE8"/>
    <w:rsid w:val="00251366"/>
    <w:rsid w:val="00291F1A"/>
    <w:rsid w:val="002F7B08"/>
    <w:rsid w:val="00344C1B"/>
    <w:rsid w:val="003B60DE"/>
    <w:rsid w:val="004A6F0D"/>
    <w:rsid w:val="006242D4"/>
    <w:rsid w:val="006C3310"/>
    <w:rsid w:val="006C7815"/>
    <w:rsid w:val="00713A41"/>
    <w:rsid w:val="0072164D"/>
    <w:rsid w:val="00747FA9"/>
    <w:rsid w:val="008848E5"/>
    <w:rsid w:val="00A26534"/>
    <w:rsid w:val="00A413FB"/>
    <w:rsid w:val="00A54AFF"/>
    <w:rsid w:val="00AB7465"/>
    <w:rsid w:val="00B657E0"/>
    <w:rsid w:val="00B66DC9"/>
    <w:rsid w:val="00CD2DD1"/>
    <w:rsid w:val="00EF5B5B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CB88A-713C-4A65-A882-A83C3172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2023-12-11T10:10:00Z</dcterms:created>
  <dcterms:modified xsi:type="dcterms:W3CDTF">2023-12-11T10:10:00Z</dcterms:modified>
</cp:coreProperties>
</file>