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B657E0">
        <w:t>1</w:t>
      </w:r>
      <w:r w:rsidR="004F44C2">
        <w:t>4</w:t>
      </w:r>
      <w:bookmarkStart w:id="0" w:name="_GoBack"/>
      <w:bookmarkEnd w:id="0"/>
      <w:r w:rsidR="00B657E0">
        <w:t xml:space="preserve"> февраля</w:t>
      </w:r>
      <w:r>
        <w:t xml:space="preserve"> 202</w:t>
      </w:r>
      <w:r w:rsidR="00B657E0">
        <w:t>2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      </w:t>
      </w:r>
      <w:r w:rsidR="008848E5">
        <w:t xml:space="preserve">    </w:t>
      </w:r>
      <w:r w:rsidR="00713A41">
        <w:t xml:space="preserve">      </w:t>
      </w:r>
      <w:r>
        <w:t xml:space="preserve"> № </w:t>
      </w:r>
      <w:r w:rsidR="00B657E0">
        <w:t>349</w:t>
      </w:r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8848E5" w:rsidRDefault="008848E5" w:rsidP="008848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8848E5" w:rsidRPr="00FD5DF8" w:rsidRDefault="008848E5" w:rsidP="008848E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8848E5" w:rsidRDefault="008848E5" w:rsidP="008848E5">
      <w:pPr>
        <w:pStyle w:val="2"/>
        <w:rPr>
          <w:b w:val="0"/>
          <w:sz w:val="26"/>
          <w:szCs w:val="26"/>
        </w:rPr>
      </w:pPr>
    </w:p>
    <w:p w:rsidR="008848E5" w:rsidRPr="004B2C2C" w:rsidRDefault="008848E5" w:rsidP="008848E5">
      <w:pPr>
        <w:rPr>
          <w:sz w:val="28"/>
        </w:rPr>
      </w:pPr>
    </w:p>
    <w:p w:rsidR="008848E5" w:rsidRPr="004F5FF6" w:rsidRDefault="008848E5" w:rsidP="008848E5"/>
    <w:p w:rsidR="008848E5" w:rsidRPr="00941C51" w:rsidRDefault="00A413FB" w:rsidP="00A413F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</w:t>
      </w:r>
      <w:proofErr w:type="gramStart"/>
      <w:r w:rsidRPr="00F32D1F">
        <w:rPr>
          <w:sz w:val="28"/>
          <w:szCs w:val="28"/>
        </w:rPr>
        <w:t>п</w:t>
      </w:r>
      <w:proofErr w:type="gramEnd"/>
      <w:r w:rsidRPr="00F32D1F">
        <w:rPr>
          <w:sz w:val="28"/>
          <w:szCs w:val="28"/>
        </w:rPr>
        <w:t xml:space="preserve"> о с т а н о в л я ю:</w:t>
      </w:r>
    </w:p>
    <w:p w:rsidR="008848E5" w:rsidRPr="002B670E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приложение «Муниципальная программа муниципального образования Крымский район «Развитие культуры» в новой редакции (приложение).</w:t>
      </w:r>
    </w:p>
    <w:p w:rsidR="008848E5" w:rsidRPr="00EA5A3B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 управлению администрации муниципального образования Крымский район (</w:t>
      </w:r>
      <w:proofErr w:type="spellStart"/>
      <w:r w:rsidRPr="00EA5A3B"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2B670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B670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2B670E">
        <w:rPr>
          <w:rFonts w:ascii="Times New Roman" w:hAnsi="Times New Roman"/>
          <w:sz w:val="28"/>
          <w:szCs w:val="28"/>
        </w:rPr>
        <w:t>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6242D4" w:rsidRDefault="006242D4" w:rsidP="008848E5">
      <w:pPr>
        <w:jc w:val="center"/>
      </w:pPr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6EB" w:rsidRDefault="004576EB" w:rsidP="004A6F0D">
      <w:r>
        <w:separator/>
      </w:r>
    </w:p>
  </w:endnote>
  <w:endnote w:type="continuationSeparator" w:id="0">
    <w:p w:rsidR="004576EB" w:rsidRDefault="004576EB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6EB" w:rsidRDefault="004576EB" w:rsidP="004A6F0D">
      <w:r>
        <w:separator/>
      </w:r>
    </w:p>
  </w:footnote>
  <w:footnote w:type="continuationSeparator" w:id="0">
    <w:p w:rsidR="004576EB" w:rsidRDefault="004576EB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251366"/>
    <w:rsid w:val="002F7B08"/>
    <w:rsid w:val="004576EB"/>
    <w:rsid w:val="004A6F0D"/>
    <w:rsid w:val="004F44C2"/>
    <w:rsid w:val="006242D4"/>
    <w:rsid w:val="006C3310"/>
    <w:rsid w:val="00713A41"/>
    <w:rsid w:val="00747FA9"/>
    <w:rsid w:val="008848E5"/>
    <w:rsid w:val="00A26534"/>
    <w:rsid w:val="00A413FB"/>
    <w:rsid w:val="00A54AFF"/>
    <w:rsid w:val="00B657E0"/>
    <w:rsid w:val="00B66DC9"/>
    <w:rsid w:val="00CD2DD1"/>
    <w:rsid w:val="00EF5B5B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smi_5</cp:lastModifiedBy>
  <cp:revision>3</cp:revision>
  <dcterms:created xsi:type="dcterms:W3CDTF">2022-02-21T06:45:00Z</dcterms:created>
  <dcterms:modified xsi:type="dcterms:W3CDTF">2022-02-21T11:53:00Z</dcterms:modified>
</cp:coreProperties>
</file>