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4" w:rsidRPr="00AD11FD" w:rsidRDefault="00A26534" w:rsidP="00A265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A26534" w:rsidRPr="00AD11FD" w:rsidRDefault="00A26534" w:rsidP="00A26534">
      <w:pPr>
        <w:jc w:val="center"/>
        <w:rPr>
          <w:sz w:val="28"/>
          <w:szCs w:val="28"/>
        </w:rPr>
      </w:pPr>
    </w:p>
    <w:p w:rsidR="008848E5" w:rsidRDefault="00A26534" w:rsidP="00A26534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 xml:space="preserve">АДМИНИСТРАЦИЯ </w:t>
      </w:r>
    </w:p>
    <w:p w:rsidR="00A26534" w:rsidRPr="00AD11FD" w:rsidRDefault="00A26534" w:rsidP="008848E5">
      <w:pPr>
        <w:ind w:right="-6"/>
        <w:jc w:val="center"/>
        <w:rPr>
          <w:b/>
          <w:bCs/>
          <w:sz w:val="28"/>
          <w:szCs w:val="28"/>
        </w:rPr>
      </w:pPr>
      <w:r w:rsidRPr="00AD11FD">
        <w:rPr>
          <w:b/>
          <w:bCs/>
          <w:sz w:val="28"/>
          <w:szCs w:val="28"/>
        </w:rPr>
        <w:t>МУНИЦИПАЛЬНОГО ОБРАЗОВАНИЯ КРЫМСКИЙ РАЙОН</w:t>
      </w:r>
    </w:p>
    <w:p w:rsidR="00A26534" w:rsidRPr="00AD11FD" w:rsidRDefault="00A26534" w:rsidP="00A26534">
      <w:pPr>
        <w:ind w:right="-6"/>
        <w:jc w:val="center"/>
        <w:rPr>
          <w:b/>
          <w:bCs/>
          <w:spacing w:val="20"/>
          <w:sz w:val="28"/>
          <w:szCs w:val="28"/>
        </w:rPr>
      </w:pPr>
    </w:p>
    <w:p w:rsidR="00A26534" w:rsidRPr="00AD11FD" w:rsidRDefault="00A26534" w:rsidP="00A26534">
      <w:pPr>
        <w:spacing w:after="120"/>
        <w:jc w:val="center"/>
        <w:rPr>
          <w:b/>
          <w:bCs/>
          <w:spacing w:val="12"/>
          <w:sz w:val="28"/>
          <w:szCs w:val="28"/>
        </w:rPr>
      </w:pPr>
      <w:r w:rsidRPr="00AD11FD">
        <w:rPr>
          <w:b/>
          <w:bCs/>
          <w:spacing w:val="12"/>
          <w:sz w:val="28"/>
          <w:szCs w:val="28"/>
        </w:rPr>
        <w:t>ПОСТАНОВЛЕНИЕ</w:t>
      </w:r>
    </w:p>
    <w:p w:rsidR="00A26534" w:rsidRPr="00AD11FD" w:rsidRDefault="004A6F0D" w:rsidP="00A26534">
      <w:pPr>
        <w:tabs>
          <w:tab w:val="left" w:pos="7740"/>
        </w:tabs>
        <w:spacing w:before="280"/>
        <w:jc w:val="center"/>
      </w:pPr>
      <w:r>
        <w:t>о</w:t>
      </w:r>
      <w:r w:rsidR="00A26534" w:rsidRPr="00AD11FD">
        <w:t>т</w:t>
      </w:r>
      <w:r w:rsidR="008848E5">
        <w:t xml:space="preserve"> </w:t>
      </w:r>
      <w:r w:rsidR="00232968">
        <w:t>30</w:t>
      </w:r>
      <w:r w:rsidR="009E2B28">
        <w:t xml:space="preserve"> декабря</w:t>
      </w:r>
      <w:r>
        <w:t xml:space="preserve"> 202</w:t>
      </w:r>
      <w:r w:rsidR="003A21F4">
        <w:t>2</w:t>
      </w:r>
      <w:r>
        <w:t xml:space="preserve"> </w:t>
      </w:r>
      <w:r w:rsidR="00A26534">
        <w:t xml:space="preserve">года                                 </w:t>
      </w:r>
      <w:r>
        <w:t xml:space="preserve">                                  </w:t>
      </w:r>
      <w:r w:rsidR="00A26534">
        <w:t xml:space="preserve">                    </w:t>
      </w:r>
      <w:r w:rsidR="008848E5">
        <w:t xml:space="preserve">    </w:t>
      </w:r>
      <w:r w:rsidR="00713A41">
        <w:t xml:space="preserve">      </w:t>
      </w:r>
      <w:r>
        <w:t xml:space="preserve"> № </w:t>
      </w:r>
      <w:r w:rsidR="00232968">
        <w:t>3</w:t>
      </w:r>
      <w:r w:rsidR="006B763C">
        <w:t>9</w:t>
      </w:r>
      <w:r w:rsidR="003A21F4">
        <w:t>52</w:t>
      </w:r>
      <w:bookmarkStart w:id="0" w:name="_GoBack"/>
      <w:bookmarkEnd w:id="0"/>
    </w:p>
    <w:p w:rsidR="00A26534" w:rsidRPr="008848E5" w:rsidRDefault="00A26534" w:rsidP="00A26534">
      <w:pPr>
        <w:jc w:val="center"/>
      </w:pPr>
      <w:r w:rsidRPr="008848E5">
        <w:t>город Крымск</w:t>
      </w: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4A6F0D" w:rsidRDefault="004A6F0D" w:rsidP="004A6F0D">
      <w:pPr>
        <w:shd w:val="clear" w:color="auto" w:fill="FFFFFF"/>
        <w:tabs>
          <w:tab w:val="left" w:pos="8647"/>
        </w:tabs>
        <w:rPr>
          <w:spacing w:val="-3"/>
          <w:sz w:val="27"/>
          <w:szCs w:val="27"/>
        </w:rPr>
      </w:pPr>
    </w:p>
    <w:p w:rsidR="008848E5" w:rsidRDefault="008848E5" w:rsidP="008848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11 октября 2019 года № 2045 </w:t>
      </w:r>
    </w:p>
    <w:p w:rsidR="008848E5" w:rsidRPr="00FD5DF8" w:rsidRDefault="008848E5" w:rsidP="008848E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муниципального образования Крымский район «Развитие культуры» </w:t>
      </w:r>
    </w:p>
    <w:p w:rsidR="008848E5" w:rsidRDefault="008848E5" w:rsidP="008848E5">
      <w:pPr>
        <w:pStyle w:val="2"/>
        <w:rPr>
          <w:b w:val="0"/>
          <w:sz w:val="26"/>
          <w:szCs w:val="26"/>
        </w:rPr>
      </w:pPr>
    </w:p>
    <w:p w:rsidR="008848E5" w:rsidRPr="004B2C2C" w:rsidRDefault="008848E5" w:rsidP="008848E5">
      <w:pPr>
        <w:rPr>
          <w:sz w:val="28"/>
        </w:rPr>
      </w:pPr>
    </w:p>
    <w:p w:rsidR="008848E5" w:rsidRPr="004F5FF6" w:rsidRDefault="008848E5" w:rsidP="008848E5"/>
    <w:p w:rsidR="008848E5" w:rsidRPr="00941C51" w:rsidRDefault="00A413FB" w:rsidP="00A413FB">
      <w:pPr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F32D1F">
        <w:rPr>
          <w:sz w:val="28"/>
          <w:szCs w:val="28"/>
        </w:rPr>
        <w:t xml:space="preserve">В соответствии с постановлением администрации муниципального образования Крымский район от </w:t>
      </w:r>
      <w:r>
        <w:rPr>
          <w:sz w:val="28"/>
          <w:szCs w:val="28"/>
        </w:rPr>
        <w:t>17 августа</w:t>
      </w:r>
      <w:r w:rsidRPr="00F32D1F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32D1F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1700</w:t>
      </w:r>
      <w:r w:rsidRPr="00F32D1F">
        <w:rPr>
          <w:sz w:val="28"/>
          <w:szCs w:val="28"/>
        </w:rPr>
        <w:t xml:space="preserve"> «Об утверждении порядка разработки</w:t>
      </w:r>
      <w:r>
        <w:rPr>
          <w:sz w:val="28"/>
          <w:szCs w:val="28"/>
        </w:rPr>
        <w:t>, утверждения и</w:t>
      </w:r>
      <w:r w:rsidRPr="00F32D1F">
        <w:rPr>
          <w:sz w:val="28"/>
          <w:szCs w:val="28"/>
        </w:rPr>
        <w:t xml:space="preserve"> реализации муниципальных программ муниципального образования Крымский район»</w:t>
      </w:r>
      <w:r>
        <w:rPr>
          <w:sz w:val="28"/>
          <w:szCs w:val="28"/>
        </w:rPr>
        <w:t>,</w:t>
      </w:r>
      <w:r w:rsidRPr="00F32D1F">
        <w:rPr>
          <w:sz w:val="28"/>
          <w:szCs w:val="28"/>
        </w:rPr>
        <w:t xml:space="preserve"> </w:t>
      </w:r>
      <w:proofErr w:type="gramStart"/>
      <w:r w:rsidRPr="00F32D1F">
        <w:rPr>
          <w:sz w:val="28"/>
          <w:szCs w:val="28"/>
        </w:rPr>
        <w:t>п</w:t>
      </w:r>
      <w:proofErr w:type="gramEnd"/>
      <w:r w:rsidRPr="00F32D1F">
        <w:rPr>
          <w:sz w:val="28"/>
          <w:szCs w:val="28"/>
        </w:rPr>
        <w:t xml:space="preserve"> о с т а н о в л я ю:</w:t>
      </w:r>
    </w:p>
    <w:p w:rsidR="008848E5" w:rsidRPr="002B670E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>
        <w:rPr>
          <w:rFonts w:ascii="Times New Roman" w:hAnsi="Times New Roman"/>
          <w:sz w:val="28"/>
          <w:szCs w:val="28"/>
        </w:rPr>
        <w:t>11 октября 2019 года № 2045</w:t>
      </w:r>
      <w:r w:rsidRPr="002B670E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образования Крымский район «Развитие культуры» изменения, изложив приложение «Муниципальная программа муниципального образования Крымский район «Развитие культуры» в новой редакции (приложение).</w:t>
      </w:r>
    </w:p>
    <w:p w:rsidR="008848E5" w:rsidRPr="00EA5A3B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A5A3B">
        <w:rPr>
          <w:rFonts w:ascii="Times New Roman" w:hAnsi="Times New Roman"/>
          <w:sz w:val="28"/>
          <w:szCs w:val="28"/>
        </w:rPr>
        <w:t>Финансовому управлению администрации муниципального образования Крымский район (</w:t>
      </w:r>
      <w:proofErr w:type="spellStart"/>
      <w:r w:rsidRPr="00EA5A3B">
        <w:rPr>
          <w:rFonts w:ascii="Times New Roman" w:hAnsi="Times New Roman"/>
          <w:sz w:val="28"/>
          <w:szCs w:val="28"/>
        </w:rPr>
        <w:t>Макарян</w:t>
      </w:r>
      <w:proofErr w:type="spellEnd"/>
      <w:r w:rsidRPr="00EA5A3B">
        <w:rPr>
          <w:rFonts w:ascii="Times New Roman" w:hAnsi="Times New Roman"/>
          <w:sz w:val="28"/>
          <w:szCs w:val="28"/>
        </w:rPr>
        <w:t xml:space="preserve">) осуществить финансирование мероприятий муниципальной программы муниципального образования Крымский район «Развитие </w:t>
      </w:r>
      <w:r>
        <w:rPr>
          <w:rFonts w:ascii="Times New Roman" w:hAnsi="Times New Roman"/>
          <w:sz w:val="28"/>
          <w:szCs w:val="28"/>
        </w:rPr>
        <w:t>культуры</w:t>
      </w:r>
      <w:r w:rsidRPr="00EA5A3B">
        <w:rPr>
          <w:rFonts w:ascii="Times New Roman" w:hAnsi="Times New Roman"/>
          <w:sz w:val="28"/>
          <w:szCs w:val="28"/>
        </w:rPr>
        <w:t>» в пределах средств, предусмотренных в бюджете на эти цели.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</w:t>
      </w:r>
      <w:r w:rsidRPr="002B670E">
        <w:rPr>
          <w:rFonts w:ascii="Times New Roman" w:hAnsi="Times New Roman"/>
          <w:sz w:val="28"/>
          <w:szCs w:val="28"/>
        </w:rPr>
        <w:t>по взаимодействию со СМИ администрации муниципального образования Крымский район (</w:t>
      </w:r>
      <w:proofErr w:type="spellStart"/>
      <w:r>
        <w:rPr>
          <w:rFonts w:ascii="Times New Roman" w:hAnsi="Times New Roman"/>
          <w:sz w:val="28"/>
          <w:szCs w:val="28"/>
        </w:rPr>
        <w:t>Безовчук</w:t>
      </w:r>
      <w:proofErr w:type="spellEnd"/>
      <w:r w:rsidRPr="002B670E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2B670E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2B670E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Крымский район</w:t>
      </w:r>
      <w:r>
        <w:rPr>
          <w:rFonts w:ascii="Times New Roman" w:hAnsi="Times New Roman"/>
          <w:sz w:val="28"/>
          <w:szCs w:val="28"/>
        </w:rPr>
        <w:t xml:space="preserve"> в сети Интернет</w:t>
      </w:r>
      <w:r w:rsidRPr="002B670E">
        <w:rPr>
          <w:rFonts w:ascii="Times New Roman" w:hAnsi="Times New Roman"/>
          <w:sz w:val="28"/>
          <w:szCs w:val="28"/>
        </w:rPr>
        <w:t>.</w:t>
      </w:r>
    </w:p>
    <w:p w:rsidR="008848E5" w:rsidRDefault="008848E5" w:rsidP="00A413FB">
      <w:pPr>
        <w:pStyle w:val="a8"/>
        <w:numPr>
          <w:ilvl w:val="0"/>
          <w:numId w:val="1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B670E">
        <w:rPr>
          <w:rFonts w:ascii="Times New Roman" w:hAnsi="Times New Roman"/>
          <w:sz w:val="28"/>
          <w:szCs w:val="28"/>
        </w:rPr>
        <w:t>Постановление вступает в силу со дня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Default="008848E5" w:rsidP="008848E5">
      <w:pPr>
        <w:pStyle w:val="a8"/>
        <w:ind w:left="851"/>
        <w:jc w:val="both"/>
        <w:rPr>
          <w:rFonts w:ascii="Times New Roman" w:hAnsi="Times New Roman"/>
          <w:sz w:val="28"/>
          <w:szCs w:val="28"/>
        </w:rPr>
      </w:pPr>
    </w:p>
    <w:p w:rsidR="008848E5" w:rsidRPr="004B2C2C" w:rsidRDefault="008848E5" w:rsidP="008848E5">
      <w:pPr>
        <w:pStyle w:val="a8"/>
        <w:ind w:left="851"/>
        <w:jc w:val="both"/>
        <w:rPr>
          <w:rFonts w:ascii="Times New Roman" w:hAnsi="Times New Roman"/>
          <w:sz w:val="24"/>
        </w:rPr>
      </w:pP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848E5" w:rsidRDefault="008848E5" w:rsidP="008848E5">
      <w:pPr>
        <w:pStyle w:val="a9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>
        <w:rPr>
          <w:sz w:val="28"/>
          <w:szCs w:val="28"/>
        </w:rPr>
        <w:t>В.Н.Черник</w:t>
      </w:r>
      <w:proofErr w:type="spellEnd"/>
    </w:p>
    <w:p w:rsidR="006242D4" w:rsidRDefault="006242D4" w:rsidP="008848E5">
      <w:pPr>
        <w:jc w:val="center"/>
      </w:pPr>
    </w:p>
    <w:sectPr w:rsidR="006242D4" w:rsidSect="004A6F0D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5FA" w:rsidRDefault="001135FA" w:rsidP="004A6F0D">
      <w:r>
        <w:separator/>
      </w:r>
    </w:p>
  </w:endnote>
  <w:endnote w:type="continuationSeparator" w:id="0">
    <w:p w:rsidR="001135FA" w:rsidRDefault="001135FA" w:rsidP="004A6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5FA" w:rsidRDefault="001135FA" w:rsidP="004A6F0D">
      <w:r>
        <w:separator/>
      </w:r>
    </w:p>
  </w:footnote>
  <w:footnote w:type="continuationSeparator" w:id="0">
    <w:p w:rsidR="001135FA" w:rsidRDefault="001135FA" w:rsidP="004A6F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017748"/>
      <w:docPartObj>
        <w:docPartGallery w:val="Page Numbers (Top of Page)"/>
        <w:docPartUnique/>
      </w:docPartObj>
    </w:sdtPr>
    <w:sdtEndPr/>
    <w:sdtContent>
      <w:p w:rsidR="004A6F0D" w:rsidRDefault="004A6F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8E5">
          <w:rPr>
            <w:noProof/>
          </w:rPr>
          <w:t>2</w:t>
        </w:r>
        <w:r>
          <w:fldChar w:fldCharType="end"/>
        </w:r>
      </w:p>
    </w:sdtContent>
  </w:sdt>
  <w:p w:rsidR="004A6F0D" w:rsidRDefault="004A6F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FF656C"/>
    <w:multiLevelType w:val="hybridMultilevel"/>
    <w:tmpl w:val="A73C2484"/>
    <w:lvl w:ilvl="0" w:tplc="6C02030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34"/>
    <w:rsid w:val="0010520A"/>
    <w:rsid w:val="001135FA"/>
    <w:rsid w:val="00232968"/>
    <w:rsid w:val="00247E72"/>
    <w:rsid w:val="00251366"/>
    <w:rsid w:val="002F7B08"/>
    <w:rsid w:val="003A21F4"/>
    <w:rsid w:val="003C6F43"/>
    <w:rsid w:val="004A6F0D"/>
    <w:rsid w:val="006242D4"/>
    <w:rsid w:val="006B763C"/>
    <w:rsid w:val="006C3310"/>
    <w:rsid w:val="00713A41"/>
    <w:rsid w:val="00747FA9"/>
    <w:rsid w:val="008848E5"/>
    <w:rsid w:val="009E2B28"/>
    <w:rsid w:val="00A26534"/>
    <w:rsid w:val="00A413FB"/>
    <w:rsid w:val="00A54AFF"/>
    <w:rsid w:val="00B66DC9"/>
    <w:rsid w:val="00CD2DD1"/>
    <w:rsid w:val="00FA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848E5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F0D"/>
    <w:rPr>
      <w:rFonts w:cs="Times New Roman"/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A6F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6F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84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uiPriority w:val="1"/>
    <w:qFormat/>
    <w:rsid w:val="008848E5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basedOn w:val="a"/>
    <w:unhideWhenUsed/>
    <w:rsid w:val="008848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Admin</cp:lastModifiedBy>
  <cp:revision>2</cp:revision>
  <dcterms:created xsi:type="dcterms:W3CDTF">2023-01-31T05:29:00Z</dcterms:created>
  <dcterms:modified xsi:type="dcterms:W3CDTF">2023-01-31T05:29:00Z</dcterms:modified>
</cp:coreProperties>
</file>